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A6255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456BB8A" w14:textId="0F6EDC6C" w:rsidR="0021415F" w:rsidRDefault="00C57428" w:rsidP="0021415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1415F">
        <w:rPr>
          <w:rFonts w:ascii="Arial" w:hAnsi="Arial" w:cs="Arial"/>
          <w:b/>
          <w:sz w:val="20"/>
        </w:rPr>
        <w:t xml:space="preserve">- </w:t>
      </w:r>
      <w:r w:rsidR="0021415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D33D4BF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8759546" w14:textId="77777777" w:rsidR="0021415F" w:rsidRDefault="0021415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45EAE9A" w14:textId="77777777" w:rsidR="00FD1B16" w:rsidRDefault="00FD1B16" w:rsidP="00FD1B1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835D5A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7F005E7" w:rsidR="00703492" w:rsidRPr="0071228E" w:rsidRDefault="00470A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C73C1" w:rsidRPr="0071228E" w14:paraId="08625D08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6D6F3FD2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del w:id="0" w:author="Kotolanová, Nicola" w:date="2022-12-05T08:44:00Z">
              <w:r w:rsidRPr="0071228E" w:rsidDel="009D36D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  <w:r w:rsidDel="009D36D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4 </w:delText>
              </w:r>
            </w:del>
            <w:del w:id="1" w:author="Kotolanová, Nicola" w:date="2022-12-05T07:17:00Z">
              <w:r w:rsidDel="00F82474">
                <w:rPr>
                  <w:rFonts w:ascii="Arial" w:hAnsi="Arial" w:cs="Arial"/>
                  <w:noProof w:val="0"/>
                  <w:color w:val="000000"/>
                  <w:sz w:val="20"/>
                </w:rPr>
                <w:delText>589</w:delText>
              </w:r>
            </w:del>
            <w:ins w:id="2" w:author="Kotolanová, Nicola" w:date="2022-12-05T07:17:00Z">
              <w:r w:rsidR="00F82474">
                <w:rPr>
                  <w:rFonts w:ascii="Arial" w:hAnsi="Arial" w:cs="Arial"/>
                  <w:noProof w:val="0"/>
                  <w:color w:val="000000"/>
                  <w:sz w:val="20"/>
                </w:rPr>
                <w:t>4604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16547D7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6811AAA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8DBD113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8D7697C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581BD9F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2955E4D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826D3FD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D5477A6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12D29C73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C7ECA95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34299C3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B2DAD3F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BCA0E3A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72EA792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EF7DB0E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9D5DA4E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3DF662E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7409" w:rsidRPr="0071228E" w14:paraId="29400D5C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41FE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3FC451D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72DA0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2296C60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FF41CA3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D50B69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72FB6E68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279E1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246E532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4D3918B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3836E4B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2C779C7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56C07EDF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296677BB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35D5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9A5C9BE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99793A6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05D2E4C4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427409" w:rsidRPr="00703492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304487A" w:rsidR="00427409" w:rsidRPr="00703492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365D564C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707FE4E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39AB7F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7777E90" w:rsidR="00427409" w:rsidRPr="0071228E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F8F4A85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507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8B3B640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835D5A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F02A148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7F4A80B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918808A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524CB06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59EA0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 w:rsidR="001D093E"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B4639D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4265120E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0228" w:rsidRPr="0071228E" w14:paraId="349ECFE4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1F8D3D5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A50B5" w:rsidRPr="0071228E" w14:paraId="4C7F04E3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E59ACC" w14:textId="6B7CE50A" w:rsidR="006A50B5" w:rsidRPr="0071228E" w:rsidRDefault="006A50B5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C4D" w14:textId="6863B925" w:rsidR="006A50B5" w:rsidRPr="0071228E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C7CC" w14:textId="3AF6B430" w:rsidR="006A50B5" w:rsidRPr="0071228E" w:rsidRDefault="006A50B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9E13" w14:textId="466AD727" w:rsidR="006A50B5" w:rsidDel="00120B77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E01E9" w:rsidRPr="0071228E" w14:paraId="1D420BF7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0B7AC09" w:rsidR="00703492" w:rsidRPr="00FC574A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A0B8E" w:rsidRPr="0071228E" w14:paraId="1A77B4DD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28CF" w14:textId="7228F012" w:rsidR="007A0B8E" w:rsidRPr="00703492" w:rsidRDefault="007A0B8E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635E" w14:textId="6B7303AF" w:rsidR="007A0B8E" w:rsidRPr="00703492" w:rsidRDefault="007A0B8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6E2A4" w14:textId="36614EAE" w:rsidR="007A0B8E" w:rsidRPr="00703492" w:rsidRDefault="007A0B8E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19114" w14:textId="75F6C9D5" w:rsidR="007A0B8E" w:rsidDel="00120B77" w:rsidRDefault="0042740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35D5A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40584D1" w:rsidR="00703492" w:rsidRPr="0071228E" w:rsidRDefault="00D72AC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35B7D" w:rsidRPr="0071228E" w14:paraId="630E63B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72231F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E5C60BF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37D30FC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0585874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CFF1B2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BE1053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93A6869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infotaintmentem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6B86B1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56387DA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1D16944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90DBDCF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972D9BE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7759330C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3AA25BE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0A0ED05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9E02830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A463B3D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1F478E5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BD227F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A0C0CA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6CEFBC1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34420AF2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C7CC51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2C09B97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08C9A443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6421FB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3888017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D751F7C" w:rsidR="00235B7D" w:rsidRPr="0071228E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5522F09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0736F32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3A1B139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5111CD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1D11CDF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64133B3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623B8C8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29F9E1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51FD58F1" w:rsidR="00235B7D" w:rsidRPr="0061014F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FA0861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470CAD1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489FDFD" w:rsidR="00235B7D" w:rsidRPr="00BB626A" w:rsidRDefault="00235B7D" w:rsidP="00235B7D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1696A26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4D960B2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5430C19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5200F8DC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71228E" w14:paraId="5C7CE3D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E35E045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6BE8D5E7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65B9E90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D9C1B98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5442CA2" w:rsidR="00235B7D" w:rsidRPr="00FC574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500386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1B9B2A5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352BBE6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D5F338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AAEDD07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8CFD6C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35D1AC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45CF3219" w:rsidR="00235B7D" w:rsidRPr="006C3ED5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0D97760" w:rsidR="00235B7D" w:rsidRPr="009657EA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068FF5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2CB8C1CE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75A47321" w:rsidR="00235B7D" w:rsidRPr="00FA3726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F03D30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3D0CD22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2E3CC1F7" w:rsidR="00235B7D" w:rsidRPr="00FA3726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ED9F0E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781E282C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099AAC16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27CA6AE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9A62710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5FDC34C3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2F8589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0D136552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5EBF90B4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EDBAF0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286E92D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55D8BAD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3E6208B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6D678DF4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4F0983CA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D7C7D1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63377DC0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324631D8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1B0C4BD7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6DFFD20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0A8A0019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48C07BB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F0622E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0CAEC39A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B14C8F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619ED29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412A4C02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2B06C64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A4502A" w14:textId="2FD144E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416AD" w14:textId="78D3DDE2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DF395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0A4DFAB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8EE4B9B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079E25C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44E04A08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47582C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1EF31A91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66ED19DE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6CB5C30A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6688EF96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56201203" w:rsidR="00235B7D" w:rsidRPr="00302BE2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7D10624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20E245" w14:textId="52B99A0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6A01" w14:textId="2451E84A" w:rsidR="00235B7D" w:rsidRPr="00302BE2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35B7D" w:rsidRPr="009657EA" w14:paraId="0DD0B735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27D7850D" w:rsidR="00235B7D" w:rsidRDefault="00235B7D" w:rsidP="00235B7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10439A3C" w:rsidR="00235B7D" w:rsidRPr="00BE166D" w:rsidRDefault="00235B7D" w:rsidP="00235B7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824F" w14:textId="77777777" w:rsidR="00C919A3" w:rsidRDefault="00C919A3">
      <w:pPr>
        <w:spacing w:after="0"/>
      </w:pPr>
      <w:r>
        <w:separator/>
      </w:r>
    </w:p>
  </w:endnote>
  <w:endnote w:type="continuationSeparator" w:id="0">
    <w:p w14:paraId="39F877B7" w14:textId="77777777" w:rsidR="00C919A3" w:rsidRDefault="00C919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D2E7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B363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7CCD" w14:textId="77777777" w:rsidR="00C919A3" w:rsidRDefault="00C919A3">
      <w:pPr>
        <w:spacing w:after="0"/>
      </w:pPr>
      <w:r>
        <w:separator/>
      </w:r>
    </w:p>
  </w:footnote>
  <w:footnote w:type="continuationSeparator" w:id="0">
    <w:p w14:paraId="2797F269" w14:textId="77777777" w:rsidR="00C919A3" w:rsidRDefault="00C919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9D36D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9D36D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9D36D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9D36D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9D36D2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16749"/>
    <w:rsid w:val="00033AAB"/>
    <w:rsid w:val="000372B1"/>
    <w:rsid w:val="0004441C"/>
    <w:rsid w:val="000704B6"/>
    <w:rsid w:val="0009754E"/>
    <w:rsid w:val="000D3C72"/>
    <w:rsid w:val="000F548E"/>
    <w:rsid w:val="000F79A2"/>
    <w:rsid w:val="001104B2"/>
    <w:rsid w:val="00120B77"/>
    <w:rsid w:val="00134183"/>
    <w:rsid w:val="0013778E"/>
    <w:rsid w:val="00164E0F"/>
    <w:rsid w:val="00193487"/>
    <w:rsid w:val="001A6255"/>
    <w:rsid w:val="001C5176"/>
    <w:rsid w:val="001D093E"/>
    <w:rsid w:val="001D5F5B"/>
    <w:rsid w:val="001D6A2A"/>
    <w:rsid w:val="001E01E9"/>
    <w:rsid w:val="001E3427"/>
    <w:rsid w:val="002035CF"/>
    <w:rsid w:val="0021415F"/>
    <w:rsid w:val="00235B7D"/>
    <w:rsid w:val="00236FA4"/>
    <w:rsid w:val="00257668"/>
    <w:rsid w:val="00284869"/>
    <w:rsid w:val="002A4046"/>
    <w:rsid w:val="002B77B2"/>
    <w:rsid w:val="002D1CC0"/>
    <w:rsid w:val="002E620A"/>
    <w:rsid w:val="002F6B1A"/>
    <w:rsid w:val="003600D6"/>
    <w:rsid w:val="0039312A"/>
    <w:rsid w:val="003E6DFF"/>
    <w:rsid w:val="00401744"/>
    <w:rsid w:val="00427409"/>
    <w:rsid w:val="00464F18"/>
    <w:rsid w:val="00470A8B"/>
    <w:rsid w:val="00472903"/>
    <w:rsid w:val="004A4C5E"/>
    <w:rsid w:val="004B4EC0"/>
    <w:rsid w:val="004D1262"/>
    <w:rsid w:val="004D7696"/>
    <w:rsid w:val="004E25E4"/>
    <w:rsid w:val="004F4ABD"/>
    <w:rsid w:val="005223C8"/>
    <w:rsid w:val="0052552D"/>
    <w:rsid w:val="00534F1A"/>
    <w:rsid w:val="00545C5A"/>
    <w:rsid w:val="00562B5C"/>
    <w:rsid w:val="00583C7F"/>
    <w:rsid w:val="00590E7A"/>
    <w:rsid w:val="005B243C"/>
    <w:rsid w:val="005C6B34"/>
    <w:rsid w:val="005D6B2C"/>
    <w:rsid w:val="005E414C"/>
    <w:rsid w:val="00613ED9"/>
    <w:rsid w:val="006341D0"/>
    <w:rsid w:val="006A41CC"/>
    <w:rsid w:val="006A50B5"/>
    <w:rsid w:val="006A56DF"/>
    <w:rsid w:val="006C3E49"/>
    <w:rsid w:val="006C3ED5"/>
    <w:rsid w:val="006E2943"/>
    <w:rsid w:val="006F3CED"/>
    <w:rsid w:val="006F6345"/>
    <w:rsid w:val="00703492"/>
    <w:rsid w:val="0071444A"/>
    <w:rsid w:val="00720C1D"/>
    <w:rsid w:val="00743F16"/>
    <w:rsid w:val="00755784"/>
    <w:rsid w:val="00762314"/>
    <w:rsid w:val="00772A9B"/>
    <w:rsid w:val="007A0B8E"/>
    <w:rsid w:val="007B1023"/>
    <w:rsid w:val="007D04C0"/>
    <w:rsid w:val="007F57EF"/>
    <w:rsid w:val="008213B0"/>
    <w:rsid w:val="00831001"/>
    <w:rsid w:val="00835D5A"/>
    <w:rsid w:val="00844D68"/>
    <w:rsid w:val="00853E34"/>
    <w:rsid w:val="0085427B"/>
    <w:rsid w:val="00870431"/>
    <w:rsid w:val="00872F8A"/>
    <w:rsid w:val="008801B6"/>
    <w:rsid w:val="00892A5E"/>
    <w:rsid w:val="00895DA5"/>
    <w:rsid w:val="008B4EFF"/>
    <w:rsid w:val="008D64C6"/>
    <w:rsid w:val="008E1A9F"/>
    <w:rsid w:val="008E1AA7"/>
    <w:rsid w:val="008E3C41"/>
    <w:rsid w:val="008F275C"/>
    <w:rsid w:val="00915B1F"/>
    <w:rsid w:val="00921F82"/>
    <w:rsid w:val="009351D5"/>
    <w:rsid w:val="009707EA"/>
    <w:rsid w:val="00977EC6"/>
    <w:rsid w:val="0098274D"/>
    <w:rsid w:val="009B342D"/>
    <w:rsid w:val="009D33F6"/>
    <w:rsid w:val="009D36D2"/>
    <w:rsid w:val="009D6676"/>
    <w:rsid w:val="009F0228"/>
    <w:rsid w:val="009F62C0"/>
    <w:rsid w:val="00A026CB"/>
    <w:rsid w:val="00A200CD"/>
    <w:rsid w:val="00A30337"/>
    <w:rsid w:val="00A34C63"/>
    <w:rsid w:val="00A74347"/>
    <w:rsid w:val="00AA5B1D"/>
    <w:rsid w:val="00AB2D33"/>
    <w:rsid w:val="00AB49FC"/>
    <w:rsid w:val="00AC740B"/>
    <w:rsid w:val="00AD771A"/>
    <w:rsid w:val="00AE7A4C"/>
    <w:rsid w:val="00B115F9"/>
    <w:rsid w:val="00B14995"/>
    <w:rsid w:val="00B33BDB"/>
    <w:rsid w:val="00B4447A"/>
    <w:rsid w:val="00B4639D"/>
    <w:rsid w:val="00B54C98"/>
    <w:rsid w:val="00B94965"/>
    <w:rsid w:val="00B9780A"/>
    <w:rsid w:val="00BA7316"/>
    <w:rsid w:val="00BB024C"/>
    <w:rsid w:val="00BB4C99"/>
    <w:rsid w:val="00BB4E02"/>
    <w:rsid w:val="00BB5C73"/>
    <w:rsid w:val="00BB626A"/>
    <w:rsid w:val="00BE5792"/>
    <w:rsid w:val="00C2280A"/>
    <w:rsid w:val="00C57428"/>
    <w:rsid w:val="00C768FB"/>
    <w:rsid w:val="00C919A3"/>
    <w:rsid w:val="00CD0E08"/>
    <w:rsid w:val="00CE14C4"/>
    <w:rsid w:val="00CE3FC6"/>
    <w:rsid w:val="00CE4C03"/>
    <w:rsid w:val="00CE626F"/>
    <w:rsid w:val="00CF1708"/>
    <w:rsid w:val="00CF21DF"/>
    <w:rsid w:val="00D14D45"/>
    <w:rsid w:val="00D65E00"/>
    <w:rsid w:val="00D65FB4"/>
    <w:rsid w:val="00D72ACD"/>
    <w:rsid w:val="00D8440B"/>
    <w:rsid w:val="00DC5A75"/>
    <w:rsid w:val="00DD214D"/>
    <w:rsid w:val="00DE762A"/>
    <w:rsid w:val="00E06737"/>
    <w:rsid w:val="00E26DFC"/>
    <w:rsid w:val="00E32949"/>
    <w:rsid w:val="00E80F2B"/>
    <w:rsid w:val="00E86E55"/>
    <w:rsid w:val="00E95462"/>
    <w:rsid w:val="00EC73C1"/>
    <w:rsid w:val="00EE72D6"/>
    <w:rsid w:val="00F15A97"/>
    <w:rsid w:val="00F22AD9"/>
    <w:rsid w:val="00F25F8D"/>
    <w:rsid w:val="00F54E94"/>
    <w:rsid w:val="00F563C1"/>
    <w:rsid w:val="00F81F3D"/>
    <w:rsid w:val="00F82474"/>
    <w:rsid w:val="00F85545"/>
    <w:rsid w:val="00FB0FD6"/>
    <w:rsid w:val="00FD1B1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3346</Characters>
  <Application>Microsoft Office Word</Application>
  <DocSecurity>4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</cp:revision>
  <dcterms:created xsi:type="dcterms:W3CDTF">2022-12-05T07:45:00Z</dcterms:created>
  <dcterms:modified xsi:type="dcterms:W3CDTF">2022-12-05T07:45:00Z</dcterms:modified>
</cp:coreProperties>
</file>